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110" w:rsidRPr="002D3CD8" w:rsidRDefault="00E00110" w:rsidP="00E00110">
      <w:pPr>
        <w:spacing w:line="260" w:lineRule="exact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2D3CD8">
        <w:rPr>
          <w:rFonts w:ascii="Arial" w:hAnsi="Arial" w:cs="Arial"/>
          <w:i/>
          <w:sz w:val="22"/>
          <w:szCs w:val="22"/>
        </w:rPr>
        <w:t>*</w:t>
      </w:r>
      <w:r w:rsidRPr="005F2212">
        <w:t xml:space="preserve"> </w:t>
      </w:r>
      <w:r>
        <w:rPr>
          <w:rFonts w:ascii="Arial" w:hAnsi="Arial" w:cs="Arial"/>
          <w:i/>
          <w:sz w:val="22"/>
          <w:szCs w:val="22"/>
        </w:rPr>
        <w:t>W</w:t>
      </w:r>
      <w:r w:rsidRPr="005F2212">
        <w:rPr>
          <w:rFonts w:ascii="Arial" w:hAnsi="Arial" w:cs="Arial"/>
          <w:i/>
          <w:sz w:val="22"/>
          <w:szCs w:val="22"/>
        </w:rPr>
        <w:t xml:space="preserve"> przypadku polegania na zdolnościach lub sytuacji podmiotów udostępniających zasoby, </w:t>
      </w:r>
      <w:r>
        <w:rPr>
          <w:rFonts w:ascii="Arial" w:hAnsi="Arial" w:cs="Arial"/>
          <w:i/>
          <w:sz w:val="22"/>
          <w:szCs w:val="22"/>
        </w:rPr>
        <w:t xml:space="preserve">wykonawca </w:t>
      </w:r>
      <w:r w:rsidRPr="005F2212">
        <w:rPr>
          <w:rFonts w:ascii="Arial" w:hAnsi="Arial" w:cs="Arial"/>
          <w:i/>
          <w:sz w:val="22"/>
          <w:szCs w:val="22"/>
        </w:rPr>
        <w:t>prz</w:t>
      </w:r>
      <w:r>
        <w:rPr>
          <w:rFonts w:ascii="Arial" w:hAnsi="Arial" w:cs="Arial"/>
          <w:i/>
          <w:sz w:val="22"/>
          <w:szCs w:val="22"/>
        </w:rPr>
        <w:t>edstawia, wraz z oświadczeniem</w:t>
      </w:r>
      <w:r w:rsidRPr="005F2212">
        <w:rPr>
          <w:rFonts w:ascii="Arial" w:hAnsi="Arial" w:cs="Arial"/>
          <w:i/>
          <w:sz w:val="22"/>
          <w:szCs w:val="22"/>
        </w:rPr>
        <w:t>, także oświadczenie podmiotu udostępniającego zasoby</w:t>
      </w:r>
      <w:r>
        <w:rPr>
          <w:rFonts w:ascii="Arial" w:hAnsi="Arial" w:cs="Arial"/>
          <w:i/>
          <w:sz w:val="22"/>
          <w:szCs w:val="22"/>
        </w:rPr>
        <w:t>, w tym podwykonawcy po</w:t>
      </w:r>
      <w:r w:rsidRPr="00541AA6">
        <w:rPr>
          <w:rFonts w:ascii="Arial" w:hAnsi="Arial" w:cs="Arial"/>
          <w:i/>
          <w:sz w:val="22"/>
          <w:szCs w:val="22"/>
        </w:rPr>
        <w:t>twierdzające brak podstaw wykluczenia tego podmiotu oraz odpowiednio spełnianie warunków udziału w postępowaniu, w zakresie, w jakim wykonawca powołuje się na jego zasoby.</w:t>
      </w:r>
    </w:p>
    <w:p w:rsidR="00E00110" w:rsidRPr="002D3CD8" w:rsidRDefault="00E00110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</w:p>
    <w:p w:rsidR="00E00110" w:rsidRDefault="00E00110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3 do SWZ</w:t>
      </w:r>
    </w:p>
    <w:p w:rsidR="007416B2" w:rsidRPr="002D3CD8" w:rsidRDefault="007416B2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365F91"/>
          <w:sz w:val="22"/>
          <w:szCs w:val="22"/>
          <w:lang w:eastAsia="zh-CN"/>
        </w:rPr>
      </w:pPr>
    </w:p>
    <w:p w:rsidR="00053133" w:rsidRPr="0086106C" w:rsidRDefault="00053133" w:rsidP="00053133">
      <w:pPr>
        <w:suppressAutoHyphens w:val="0"/>
        <w:spacing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:rsidR="00053133" w:rsidRPr="0086106C" w:rsidRDefault="00053133" w:rsidP="00053133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053133" w:rsidRPr="0086106C" w:rsidRDefault="00053133" w:rsidP="00053133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:rsidR="00053133" w:rsidRPr="0086106C" w:rsidRDefault="00053133" w:rsidP="00053133">
      <w:pPr>
        <w:suppressAutoHyphens w:val="0"/>
        <w:spacing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053133" w:rsidRPr="0086106C" w:rsidRDefault="00053133" w:rsidP="00053133">
      <w:pPr>
        <w:suppressAutoHyphens w:val="0"/>
        <w:spacing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:rsidR="00053133" w:rsidRPr="0086106C" w:rsidRDefault="00053133" w:rsidP="00053133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053133" w:rsidRPr="0086106C" w:rsidRDefault="00053133" w:rsidP="00053133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053133" w:rsidRPr="0086106C" w:rsidRDefault="00053133" w:rsidP="00053133">
      <w:pPr>
        <w:suppressAutoHyphens w:val="0"/>
        <w:spacing w:line="259" w:lineRule="auto"/>
        <w:rPr>
          <w:rFonts w:ascii="Arial" w:eastAsia="Calibri" w:hAnsi="Arial" w:cs="Arial"/>
          <w:sz w:val="21"/>
          <w:szCs w:val="21"/>
          <w:lang w:eastAsia="en-US"/>
        </w:rPr>
      </w:pPr>
    </w:p>
    <w:p w:rsidR="00053133" w:rsidRPr="0086106C" w:rsidRDefault="00053133" w:rsidP="00053133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86106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Oświadczenia wykonawcy/wykonawcy wspólnie ubiegającego się o udzielenie zamówienia</w:t>
      </w:r>
    </w:p>
    <w:p w:rsidR="00053133" w:rsidRPr="0086106C" w:rsidRDefault="00053133" w:rsidP="00053133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caps/>
          <w:u w:val="single"/>
          <w:lang w:eastAsia="en-US"/>
        </w:rPr>
      </w:pPr>
      <w:r w:rsidRPr="0086106C">
        <w:rPr>
          <w:rFonts w:ascii="Arial" w:eastAsia="Calibri" w:hAnsi="Arial" w:cs="Arial"/>
          <w:b/>
          <w:u w:val="single"/>
          <w:lang w:eastAsia="en-US"/>
        </w:rPr>
        <w:t xml:space="preserve">UWZGLĘDNIAJĄCE PRZESŁANKI WYKLUCZENIA Z ART. 7 UST. 1 USTAWY </w:t>
      </w:r>
      <w:r w:rsidRPr="0086106C">
        <w:rPr>
          <w:rFonts w:ascii="Arial" w:eastAsia="Calibri" w:hAnsi="Arial" w:cs="Arial"/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:rsidR="00053133" w:rsidRPr="0086106C" w:rsidRDefault="00053133" w:rsidP="00053133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125 ust. 1 ustawy </w:t>
      </w:r>
      <w:proofErr w:type="spellStart"/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Pzp</w:t>
      </w:r>
      <w:proofErr w:type="spellEnd"/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 xml:space="preserve"> </w:t>
      </w:r>
    </w:p>
    <w:p w:rsidR="00053133" w:rsidRPr="0086106C" w:rsidRDefault="00053133" w:rsidP="00053133">
      <w:pPr>
        <w:suppressAutoHyphens w:val="0"/>
        <w:spacing w:line="259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Na potrzeby postępowania o udzielenie zamówienia publicznego</w:t>
      </w:r>
      <w:r w:rsidR="006B008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pn. </w:t>
      </w:r>
      <w:r w:rsidRPr="0086106C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="008C2F0F" w:rsidRPr="008C2F0F">
        <w:rPr>
          <w:rFonts w:ascii="Arial" w:eastAsia="Calibri" w:hAnsi="Arial" w:cs="Arial"/>
          <w:b/>
          <w:sz w:val="22"/>
          <w:szCs w:val="22"/>
          <w:lang w:eastAsia="en-US"/>
        </w:rPr>
        <w:t xml:space="preserve">Termomodernizacja budynku leśniczówki w miejscowości Kuchary Królewskie gmina Sochocin, powiat Płońsk, działka nr </w:t>
      </w:r>
      <w:proofErr w:type="spellStart"/>
      <w:r w:rsidR="008C2F0F" w:rsidRPr="008C2F0F">
        <w:rPr>
          <w:rFonts w:ascii="Arial" w:eastAsia="Calibri" w:hAnsi="Arial" w:cs="Arial"/>
          <w:b/>
          <w:sz w:val="22"/>
          <w:szCs w:val="22"/>
          <w:lang w:eastAsia="en-US"/>
        </w:rPr>
        <w:t>ewid</w:t>
      </w:r>
      <w:proofErr w:type="spellEnd"/>
      <w:r w:rsidR="008C2F0F" w:rsidRPr="008C2F0F">
        <w:rPr>
          <w:rFonts w:ascii="Arial" w:eastAsia="Calibri" w:hAnsi="Arial" w:cs="Arial"/>
          <w:b/>
          <w:sz w:val="22"/>
          <w:szCs w:val="22"/>
          <w:lang w:eastAsia="en-US"/>
        </w:rPr>
        <w:t>. 195/3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”</w:t>
      </w:r>
      <w:r w:rsidRPr="00053133">
        <w:rPr>
          <w:rFonts w:ascii="Arial" w:eastAsia="Calibri" w:hAnsi="Arial" w:cs="Arial"/>
          <w:sz w:val="22"/>
          <w:szCs w:val="22"/>
          <w:lang w:eastAsia="en-US"/>
        </w:rPr>
        <w:t xml:space="preserve">, nr postępowania </w:t>
      </w:r>
      <w:r w:rsidR="00D857E1">
        <w:rPr>
          <w:rFonts w:ascii="Arial" w:eastAsia="Calibri" w:hAnsi="Arial" w:cs="Arial"/>
          <w:sz w:val="22"/>
          <w:szCs w:val="22"/>
          <w:lang w:eastAsia="en-US"/>
        </w:rPr>
        <w:t xml:space="preserve"> S.270.17.2023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prowadzonego przez Skarb Państwa - Państwowe Gospodarstwo Leśne Lasy Państwowe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Nadleśnictwo </w:t>
      </w:r>
      <w:r w:rsidR="008C2F0F">
        <w:rPr>
          <w:rFonts w:ascii="Arial" w:eastAsia="Calibri" w:hAnsi="Arial" w:cs="Arial"/>
          <w:sz w:val="22"/>
          <w:szCs w:val="22"/>
          <w:lang w:eastAsia="en-US"/>
        </w:rPr>
        <w:t>Płońsk</w:t>
      </w:r>
      <w:r w:rsidRPr="008610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:rsidR="00053133" w:rsidRPr="0086106C" w:rsidRDefault="00053133" w:rsidP="00053133">
      <w:pPr>
        <w:suppressAutoHyphens w:val="0"/>
        <w:spacing w:line="280" w:lineRule="exact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53133" w:rsidRPr="0086106C" w:rsidRDefault="00053133" w:rsidP="00053133">
      <w:pPr>
        <w:shd w:val="clear" w:color="auto" w:fill="BFBFBF"/>
        <w:suppressAutoHyphens w:val="0"/>
        <w:spacing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:rsidR="00053133" w:rsidRDefault="00053133" w:rsidP="00053133">
      <w:pPr>
        <w:numPr>
          <w:ilvl w:val="0"/>
          <w:numId w:val="3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nie podlegam wykluczeniu z postępowania na podstawie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br/>
        <w:t xml:space="preserve">art. 108 ust. 1 ustawy </w:t>
      </w:r>
      <w:proofErr w:type="spellStart"/>
      <w:r w:rsidRPr="0086106C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86106C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053133" w:rsidRPr="0086106C" w:rsidRDefault="00053133" w:rsidP="00053133">
      <w:pPr>
        <w:suppressAutoHyphens w:val="0"/>
        <w:spacing w:line="28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53133" w:rsidRPr="0086106C" w:rsidRDefault="00053133" w:rsidP="00053133">
      <w:pPr>
        <w:numPr>
          <w:ilvl w:val="0"/>
          <w:numId w:val="3"/>
        </w:numPr>
        <w:suppressAutoHyphens w:val="0"/>
        <w:spacing w:line="24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zastosować, gdy zachodzą przesłanki wykluczenia z art. 108 ust. 1 pkt 1, 2 i 5 ustawy </w:t>
      </w:r>
      <w:proofErr w:type="spellStart"/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Pzp</w:t>
      </w:r>
      <w:proofErr w:type="spellEnd"/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, a wykonawca korzysta z procedury samooczyszczenia, o której mowa w art. 110 ust. 2 ustawy </w:t>
      </w:r>
      <w:proofErr w:type="spellStart"/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Pzp</w:t>
      </w:r>
      <w:proofErr w:type="spellEnd"/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  <w:r w:rsidRPr="0086106C">
        <w:rPr>
          <w:rFonts w:ascii="Arial" w:eastAsia="Calibri" w:hAnsi="Arial" w:cs="Arial"/>
          <w:color w:val="0070C0"/>
          <w:sz w:val="21"/>
          <w:szCs w:val="21"/>
          <w:lang w:eastAsia="en-US"/>
        </w:rPr>
        <w:t xml:space="preserve"> </w:t>
      </w:r>
    </w:p>
    <w:p w:rsidR="00053133" w:rsidRPr="0086106C" w:rsidRDefault="00053133" w:rsidP="00053133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color w:val="0070C0"/>
          <w:sz w:val="21"/>
          <w:szCs w:val="21"/>
          <w:lang w:eastAsia="en-US"/>
        </w:rPr>
      </w:pPr>
    </w:p>
    <w:p w:rsidR="00053133" w:rsidRDefault="00053133" w:rsidP="00053133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86106C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053133" w:rsidRDefault="00053133" w:rsidP="00053133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(podać mającą zastosowanie podstawę wykluczenia spośród wymienionych w art. 108 ust. 1 pkt 1, 2 i 5).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053133" w:rsidRDefault="00053133" w:rsidP="00053133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53133" w:rsidRPr="0086106C" w:rsidRDefault="00053133" w:rsidP="00053133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Jednocześnie oświadczam, że w związku z ww. okolicznością, na podstawie art. 110 ust. 2 ustawy </w:t>
      </w:r>
      <w:proofErr w:type="spellStart"/>
      <w:r w:rsidRPr="0086106C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podjąłem następujące środki naprawcze i zapobiegawcze: 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…………………</w:t>
      </w:r>
    </w:p>
    <w:p w:rsidR="00053133" w:rsidRPr="0086106C" w:rsidRDefault="00053133" w:rsidP="00053133">
      <w:pPr>
        <w:pStyle w:val="Akapitzlist"/>
        <w:numPr>
          <w:ilvl w:val="0"/>
          <w:numId w:val="4"/>
        </w:num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Oświadczam, że nie zachodzą w stosunku do mnie przesłanki wykluczenia z postępowania na podstawie art.  </w:t>
      </w:r>
      <w:r w:rsidRPr="0086106C">
        <w:rPr>
          <w:rFonts w:ascii="Arial" w:hAnsi="Arial" w:cs="Arial"/>
          <w:sz w:val="22"/>
          <w:szCs w:val="22"/>
          <w:lang w:eastAsia="pl-PL"/>
        </w:rPr>
        <w:t xml:space="preserve">7 ust. 1 ustawy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z dnia 13 kwietnia 2022 r.</w:t>
      </w:r>
      <w:r w:rsidRPr="0086106C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i/>
          <w:iCs/>
          <w:color w:val="222222"/>
          <w:sz w:val="22"/>
          <w:szCs w:val="22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86106C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(Dz. U. poz. 835)</w:t>
      </w:r>
      <w:r w:rsidRPr="0086106C">
        <w:rPr>
          <w:rFonts w:eastAsia="Calibri"/>
          <w:i/>
          <w:iCs/>
          <w:color w:val="222222"/>
          <w:vertAlign w:val="superscript"/>
          <w:lang w:eastAsia="en-US"/>
        </w:rPr>
        <w:footnoteReference w:id="1"/>
      </w:r>
      <w:r w:rsidRPr="0086106C">
        <w:rPr>
          <w:rFonts w:ascii="Arial" w:eastAsia="Calibri" w:hAnsi="Arial" w:cs="Arial"/>
          <w:i/>
          <w:iCs/>
          <w:color w:val="222222"/>
          <w:sz w:val="22"/>
          <w:szCs w:val="22"/>
          <w:lang w:eastAsia="en-US"/>
        </w:rPr>
        <w:t>.</w:t>
      </w:r>
      <w:r w:rsidRPr="0086106C">
        <w:rPr>
          <w:rFonts w:ascii="Arial" w:eastAsia="Calibri" w:hAnsi="Arial" w:cs="Arial"/>
          <w:color w:val="222222"/>
          <w:sz w:val="22"/>
          <w:szCs w:val="22"/>
          <w:lang w:eastAsia="en-US"/>
        </w:rPr>
        <w:t xml:space="preserve"> </w:t>
      </w:r>
    </w:p>
    <w:p w:rsidR="00053133" w:rsidRPr="0086106C" w:rsidRDefault="00053133" w:rsidP="00053133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53133" w:rsidRPr="0086106C" w:rsidRDefault="00053133" w:rsidP="00053133">
      <w:pPr>
        <w:shd w:val="clear" w:color="auto" w:fill="BFBFBF"/>
        <w:suppressAutoHyphens w:val="0"/>
        <w:spacing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:rsidR="00053133" w:rsidRDefault="00053133" w:rsidP="00053133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sz w:val="16"/>
          <w:szCs w:val="16"/>
          <w:lang w:eastAsia="en-US"/>
        </w:rPr>
      </w:pPr>
      <w:bookmarkStart w:id="9" w:name="_Hlk99016333"/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86106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:rsidR="00053133" w:rsidRPr="0086106C" w:rsidRDefault="00053133" w:rsidP="00053133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lang w:eastAsia="en-US"/>
        </w:rPr>
      </w:pPr>
    </w:p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      …………..…………………………………………………..……………………………………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(skazać dokument i właściwą jednostkę redakcyjną dokumentu, w której określono warunki udziału w postępowaniu)</w:t>
      </w:r>
      <w:r w:rsidRPr="0086106C">
        <w:rPr>
          <w:rFonts w:ascii="Arial" w:eastAsia="Calibri" w:hAnsi="Arial" w:cs="Arial"/>
          <w:sz w:val="16"/>
          <w:szCs w:val="16"/>
          <w:lang w:eastAsia="en-US"/>
        </w:rPr>
        <w:t>.</w:t>
      </w:r>
      <w:bookmarkEnd w:id="9"/>
    </w:p>
    <w:p w:rsidR="00053133" w:rsidRPr="0086106C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053133" w:rsidRPr="0086106C" w:rsidRDefault="00053133" w:rsidP="00053133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lang w:eastAsia="en-US"/>
        </w:rPr>
      </w:pP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86106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    </w:t>
      </w:r>
      <w:bookmarkStart w:id="10" w:name="_Hlk99016450"/>
      <w:r w:rsidRPr="0086106C">
        <w:rPr>
          <w:rFonts w:ascii="Arial" w:eastAsia="Calibri" w:hAnsi="Arial" w:cs="Arial"/>
          <w:sz w:val="16"/>
          <w:szCs w:val="16"/>
          <w:lang w:eastAsia="en-US"/>
        </w:rPr>
        <w:t>…………..…………………………………………………..………………………………………</w:t>
      </w:r>
      <w:bookmarkEnd w:id="10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w  następującym zakresie: </w:t>
      </w:r>
    </w:p>
    <w:p w:rsidR="00053133" w:rsidRPr="0086106C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…………..…………………………………………………..…………………………………………..</w:t>
      </w:r>
      <w:r w:rsidRPr="0086106C">
        <w:rPr>
          <w:rFonts w:ascii="Arial" w:eastAsia="Calibri" w:hAnsi="Arial" w:cs="Arial"/>
          <w:sz w:val="16"/>
          <w:szCs w:val="16"/>
          <w:lang w:eastAsia="en-US"/>
        </w:rPr>
        <w:t>.</w:t>
      </w:r>
    </w:p>
    <w:p w:rsidR="00053133" w:rsidRPr="0086106C" w:rsidRDefault="00053133" w:rsidP="00053133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053133" w:rsidRPr="0086106C" w:rsidRDefault="00053133" w:rsidP="00053133">
      <w:pPr>
        <w:shd w:val="clear" w:color="auto" w:fill="BFBFBF"/>
        <w:suppressAutoHyphens w:val="0"/>
        <w:spacing w:after="120"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: </w:t>
      </w:r>
    </w:p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11" w:name="_Hlk99005462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 xml:space="preserve">(wskazać </w:t>
      </w:r>
      <w:bookmarkEnd w:id="11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polegam na zdolnościach lub sytuacji następującego/</w:t>
      </w:r>
      <w:proofErr w:type="spellStart"/>
      <w:r w:rsidRPr="0086106C">
        <w:rPr>
          <w:rFonts w:ascii="Arial" w:eastAsia="Calibri" w:hAnsi="Arial" w:cs="Arial"/>
          <w:sz w:val="21"/>
          <w:szCs w:val="21"/>
          <w:lang w:eastAsia="en-US"/>
        </w:rPr>
        <w:t>ych</w:t>
      </w:r>
      <w:proofErr w:type="spellEnd"/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podmiotu/ów udostępniających zasoby: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nazwę/y podmiotu/ów)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</w:t>
      </w:r>
      <w:r w:rsidRPr="0086106C" w:rsidDel="002B0BDF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………………………..……………………………………………… w następującym zakresie: </w:t>
      </w:r>
    </w:p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:rsidR="00053133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053133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053133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053133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053133" w:rsidRPr="0086106C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053133" w:rsidRPr="0086106C" w:rsidRDefault="00053133" w:rsidP="00053133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bookmarkStart w:id="12" w:name="_Hlk99009560"/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lastRenderedPageBreak/>
        <w:t>OŚWIADCZENIE DOTYCZĄCE PODANYCH INFORMACJI:</w:t>
      </w:r>
    </w:p>
    <w:bookmarkEnd w:id="12"/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86106C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053133" w:rsidRPr="0086106C" w:rsidRDefault="00053133" w:rsidP="00053133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Wskazuję następujące podmiotowe środki dowodowe, które można uzyskać za pomocą bezpłatnych i ogólnodostępnych baz danych, oraz</w:t>
      </w:r>
      <w:r w:rsidRPr="0086106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dane umożliwiające dostęp do tych środków:</w:t>
      </w:r>
    </w:p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1) ...............................................................................................................................................</w:t>
      </w:r>
    </w:p>
    <w:p w:rsidR="00053133" w:rsidRPr="0086106C" w:rsidRDefault="00053133" w:rsidP="00053133">
      <w:pPr>
        <w:suppressAutoHyphens w:val="0"/>
        <w:spacing w:line="24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053133" w:rsidRPr="0086106C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053133" w:rsidRPr="0086106C" w:rsidRDefault="00053133" w:rsidP="00053133">
      <w:pPr>
        <w:suppressAutoHyphens w:val="0"/>
        <w:spacing w:line="240" w:lineRule="exact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E00110" w:rsidRPr="002D3CD8" w:rsidRDefault="00053133" w:rsidP="00053133">
      <w:pPr>
        <w:spacing w:line="260" w:lineRule="exact"/>
        <w:jc w:val="center"/>
        <w:rPr>
          <w:rFonts w:ascii="Arial" w:hAnsi="Arial" w:cs="Arial"/>
          <w:bCs/>
          <w:sz w:val="22"/>
          <w:szCs w:val="22"/>
          <w:lang w:eastAsia="pl-PL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ab/>
      </w:r>
      <w:r>
        <w:rPr>
          <w:rFonts w:ascii="Arial" w:eastAsia="Calibri" w:hAnsi="Arial" w:cs="Arial"/>
          <w:sz w:val="21"/>
          <w:szCs w:val="21"/>
          <w:lang w:eastAsia="en-US"/>
        </w:rPr>
        <w:tab/>
      </w:r>
    </w:p>
    <w:p w:rsidR="00E00110" w:rsidRPr="002D3CD8" w:rsidRDefault="00E00110" w:rsidP="00E0011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:rsidR="00E00110" w:rsidRPr="002D3CD8" w:rsidRDefault="00E00110" w:rsidP="00053133">
      <w:pPr>
        <w:spacing w:line="260" w:lineRule="exact"/>
        <w:ind w:left="3540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>…………….……</w:t>
      </w:r>
      <w:r w:rsidR="00053133">
        <w:rPr>
          <w:rFonts w:ascii="Arial" w:hAnsi="Arial" w:cs="Arial"/>
          <w:sz w:val="22"/>
          <w:szCs w:val="22"/>
        </w:rPr>
        <w:t>…</w:t>
      </w:r>
      <w:r w:rsidR="00053133">
        <w:rPr>
          <w:rFonts w:ascii="Arial" w:hAnsi="Arial" w:cs="Arial"/>
          <w:i/>
          <w:sz w:val="22"/>
          <w:szCs w:val="22"/>
        </w:rPr>
        <w:t>….</w:t>
      </w:r>
      <w:r w:rsidRPr="002D3CD8">
        <w:rPr>
          <w:rFonts w:ascii="Arial" w:hAnsi="Arial" w:cs="Arial"/>
          <w:i/>
          <w:sz w:val="22"/>
          <w:szCs w:val="22"/>
        </w:rPr>
        <w:t xml:space="preserve">, </w:t>
      </w:r>
      <w:r w:rsidRPr="002D3CD8">
        <w:rPr>
          <w:rFonts w:ascii="Arial" w:hAnsi="Arial" w:cs="Arial"/>
          <w:sz w:val="22"/>
          <w:szCs w:val="22"/>
        </w:rPr>
        <w:t xml:space="preserve">dnia …………………. r. </w:t>
      </w:r>
    </w:p>
    <w:p w:rsidR="00E00110" w:rsidRPr="002D3CD8" w:rsidRDefault="00E00110" w:rsidP="00053133">
      <w:pPr>
        <w:spacing w:line="260" w:lineRule="exact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sz w:val="22"/>
          <w:szCs w:val="22"/>
        </w:rPr>
        <w:tab/>
      </w:r>
      <w:r w:rsidRPr="002D3CD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</w:p>
    <w:p w:rsidR="00E00110" w:rsidRDefault="00E00110" w:rsidP="00E00110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                                                                                                                                        </w:t>
      </w:r>
    </w:p>
    <w:p w:rsidR="00E00110" w:rsidRPr="002D3CD8" w:rsidRDefault="00E00110" w:rsidP="002023B9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E00110" w:rsidRPr="002D3CD8" w:rsidRDefault="00E00110" w:rsidP="00E00110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E00110" w:rsidRPr="002D3CD8" w:rsidRDefault="00E00110" w:rsidP="00E00110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</w:p>
    <w:p w:rsidR="00901BA5" w:rsidRPr="00E00110" w:rsidRDefault="00901BA5" w:rsidP="00E0011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sectPr w:rsidR="00901BA5" w:rsidRPr="00E00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C08" w:rsidRDefault="00D41C08" w:rsidP="00053133">
      <w:r>
        <w:separator/>
      </w:r>
    </w:p>
  </w:endnote>
  <w:endnote w:type="continuationSeparator" w:id="0">
    <w:p w:rsidR="00D41C08" w:rsidRDefault="00D41C08" w:rsidP="00053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C08" w:rsidRDefault="00D41C08" w:rsidP="00053133">
      <w:r>
        <w:separator/>
      </w:r>
    </w:p>
  </w:footnote>
  <w:footnote w:type="continuationSeparator" w:id="0">
    <w:p w:rsidR="00D41C08" w:rsidRDefault="00D41C08" w:rsidP="00053133">
      <w:r>
        <w:continuationSeparator/>
      </w:r>
    </w:p>
  </w:footnote>
  <w:footnote w:id="1">
    <w:p w:rsidR="00053133" w:rsidRPr="00A82964" w:rsidRDefault="00053133" w:rsidP="00053133">
      <w:pPr>
        <w:jc w:val="both"/>
        <w:rPr>
          <w:ins w:id="1" w:author="B.K." w:date="2022-06-30T11:59:00Z"/>
          <w:rFonts w:ascii="Arial" w:hAnsi="Arial" w:cs="Arial"/>
          <w:color w:val="222222"/>
          <w:sz w:val="16"/>
          <w:szCs w:val="16"/>
        </w:rPr>
      </w:pPr>
      <w:ins w:id="2" w:author="B.K." w:date="2022-06-30T11:59:00Z">
        <w:r w:rsidRPr="00A82964">
          <w:rPr>
            <w:rStyle w:val="Odwoanieprzypisudolnego"/>
            <w:rFonts w:ascii="Arial" w:hAnsi="Arial" w:cs="Arial"/>
            <w:sz w:val="16"/>
            <w:szCs w:val="16"/>
          </w:rPr>
          <w:footnoteRef/>
        </w:r>
        <w:r w:rsidRPr="00A82964">
          <w:rPr>
            <w:rFonts w:ascii="Arial" w:hAnsi="Arial" w:cs="Arial"/>
            <w:sz w:val="16"/>
            <w:szCs w:val="16"/>
          </w:rPr>
          <w:t xml:space="preserve"> </w:t>
        </w:r>
        <w:r w:rsidRPr="00A82964">
          <w:rPr>
            <w:rFonts w:ascii="Arial" w:hAnsi="Arial" w:cs="Arial"/>
            <w:color w:val="222222"/>
            <w:sz w:val="16"/>
            <w:szCs w:val="16"/>
          </w:rPr>
          <w:t xml:space="preserve">Zgodnie z treścią art. 7 ust. 1 ustawy z dnia 13 kwietnia 2022 r. </w:t>
        </w:r>
        <w:r w:rsidRPr="00A82964">
          <w:rPr>
            <w:rFonts w:ascii="Arial" w:hAnsi="Arial" w:cs="Arial"/>
            <w:i/>
            <w:iCs/>
            <w:color w:val="222222"/>
            <w:sz w:val="16"/>
            <w:szCs w:val="16"/>
          </w:rPr>
          <w:t xml:space="preserve">o szczególnych rozwiązaniach w zakresie przeciwdziałania wspieraniu agresji na Ukrainę oraz służących ochronie bezpieczeństwa narodowego, </w:t>
        </w:r>
        <w:r>
          <w:rPr>
            <w:rFonts w:ascii="Arial" w:hAnsi="Arial" w:cs="Arial"/>
            <w:i/>
            <w:iCs/>
            <w:color w:val="222222"/>
            <w:sz w:val="16"/>
            <w:szCs w:val="16"/>
          </w:rPr>
          <w:t>zwanej dalej „ustawą”,</w:t>
        </w:r>
        <w:r w:rsidRPr="00A82964">
          <w:rPr>
            <w:rFonts w:ascii="Arial" w:hAnsi="Arial" w:cs="Arial"/>
            <w:i/>
            <w:iCs/>
            <w:color w:val="222222"/>
            <w:sz w:val="16"/>
            <w:szCs w:val="16"/>
          </w:rPr>
          <w:t xml:space="preserve"> </w:t>
        </w:r>
        <w:r w:rsidRPr="00A82964">
          <w:rPr>
            <w:rFonts w:ascii="Arial" w:hAnsi="Arial" w:cs="Arial"/>
            <w:color w:val="222222"/>
            <w:sz w:val="16"/>
            <w:szCs w:val="16"/>
          </w:rPr>
          <w:t xml:space="preserve">z </w:t>
        </w:r>
        <w:r w:rsidRPr="00A82964">
          <w:rPr>
            <w:rFonts w:ascii="Arial" w:hAnsi="Arial" w:cs="Arial"/>
            <w:color w:val="222222"/>
            <w:sz w:val="16"/>
            <w:szCs w:val="16"/>
            <w:lang w:eastAsia="pl-PL"/>
          </w:rPr>
          <w:t xml:space="preserve">postępowania o udzielenie zamówienia publicznego lub konkursu prowadzonego na podstawie ustawy </w:t>
        </w:r>
        <w:proofErr w:type="spellStart"/>
        <w:r w:rsidRPr="00A82964">
          <w:rPr>
            <w:rFonts w:ascii="Arial" w:hAnsi="Arial" w:cs="Arial"/>
            <w:color w:val="222222"/>
            <w:sz w:val="16"/>
            <w:szCs w:val="16"/>
            <w:lang w:eastAsia="pl-PL"/>
          </w:rPr>
          <w:t>Pzp</w:t>
        </w:r>
        <w:proofErr w:type="spellEnd"/>
        <w:r w:rsidRPr="00A82964">
          <w:rPr>
            <w:rFonts w:ascii="Arial" w:hAnsi="Arial" w:cs="Arial"/>
            <w:color w:val="222222"/>
            <w:sz w:val="16"/>
            <w:szCs w:val="16"/>
            <w:lang w:eastAsia="pl-PL"/>
          </w:rPr>
          <w:t xml:space="preserve"> wyklucza się:</w:t>
        </w:r>
      </w:ins>
    </w:p>
    <w:p w:rsidR="00053133" w:rsidRPr="00A82964" w:rsidRDefault="00053133" w:rsidP="00053133">
      <w:pPr>
        <w:jc w:val="both"/>
        <w:rPr>
          <w:ins w:id="3" w:author="B.K." w:date="2022-06-30T11:59:00Z"/>
          <w:rFonts w:ascii="Arial" w:hAnsi="Arial" w:cs="Arial"/>
          <w:color w:val="222222"/>
          <w:sz w:val="16"/>
          <w:szCs w:val="16"/>
          <w:lang w:eastAsia="pl-PL"/>
        </w:rPr>
      </w:pPr>
      <w:ins w:id="4" w:author="B.K." w:date="2022-06-30T11:59:00Z">
        <w:r w:rsidRPr="00A82964">
          <w:rPr>
            <w:rFonts w:ascii="Arial" w:hAnsi="Arial" w:cs="Arial"/>
            <w:color w:val="222222"/>
            <w:sz w:val="16"/>
            <w:szCs w:val="16"/>
            <w:lang w:eastAsia="pl-PL"/>
          </w:rPr>
  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  </w:r>
      </w:ins>
    </w:p>
    <w:p w:rsidR="00053133" w:rsidRPr="00A82964" w:rsidRDefault="00053133" w:rsidP="00053133">
      <w:pPr>
        <w:jc w:val="both"/>
        <w:rPr>
          <w:ins w:id="5" w:author="B.K." w:date="2022-06-30T11:59:00Z"/>
          <w:rFonts w:ascii="Arial" w:hAnsi="Arial" w:cs="Arial"/>
          <w:color w:val="222222"/>
          <w:sz w:val="16"/>
          <w:szCs w:val="16"/>
        </w:rPr>
      </w:pPr>
      <w:ins w:id="6" w:author="B.K." w:date="2022-06-30T11:59:00Z">
        <w:r w:rsidRPr="00A82964">
          <w:rPr>
            <w:rFonts w:ascii="Arial" w:hAnsi="Arial" w:cs="Arial"/>
            <w:color w:val="222222"/>
            <w:sz w:val="16"/>
            <w:szCs w:val="16"/>
          </w:rPr>
          <w:t xml:space="preserve">2) </w:t>
        </w:r>
        <w:r w:rsidRPr="00A82964">
          <w:rPr>
            <w:rFonts w:ascii="Arial" w:hAnsi="Arial" w:cs="Arial"/>
            <w:color w:val="222222"/>
            <w:sz w:val="16"/>
            <w:szCs w:val="16"/>
            <w:lang w:eastAsia="pl-PL"/>
          </w:rPr>
  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  </w:r>
      </w:ins>
    </w:p>
    <w:p w:rsidR="00053133" w:rsidRPr="00761CEB" w:rsidRDefault="00053133" w:rsidP="00053133">
      <w:pPr>
        <w:jc w:val="both"/>
        <w:rPr>
          <w:ins w:id="7" w:author="B.K." w:date="2022-06-30T11:59:00Z"/>
          <w:rFonts w:ascii="Arial" w:hAnsi="Arial" w:cs="Arial"/>
          <w:color w:val="222222"/>
          <w:sz w:val="16"/>
          <w:szCs w:val="16"/>
          <w:lang w:eastAsia="pl-PL"/>
        </w:rPr>
      </w:pPr>
      <w:ins w:id="8" w:author="B.K." w:date="2022-06-30T11:59:00Z">
        <w:r w:rsidRPr="00A82964">
          <w:rPr>
            <w:rFonts w:ascii="Arial" w:hAnsi="Arial" w:cs="Arial"/>
            <w:color w:val="222222"/>
            <w:sz w:val="16"/>
            <w:szCs w:val="16"/>
            <w:lang w:eastAsia="pl-PL"/>
          </w:rPr>
  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  </w:r>
      </w:ins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110"/>
    <w:rsid w:val="00053133"/>
    <w:rsid w:val="000B4619"/>
    <w:rsid w:val="00194CD6"/>
    <w:rsid w:val="001D5EE6"/>
    <w:rsid w:val="002023B9"/>
    <w:rsid w:val="002941CC"/>
    <w:rsid w:val="002A5149"/>
    <w:rsid w:val="00372640"/>
    <w:rsid w:val="004A4214"/>
    <w:rsid w:val="004E66ED"/>
    <w:rsid w:val="005B4AE9"/>
    <w:rsid w:val="006B008E"/>
    <w:rsid w:val="007416B2"/>
    <w:rsid w:val="00790B6D"/>
    <w:rsid w:val="008C2F0F"/>
    <w:rsid w:val="00901BA5"/>
    <w:rsid w:val="00957965"/>
    <w:rsid w:val="00983276"/>
    <w:rsid w:val="00D41C08"/>
    <w:rsid w:val="00D857E1"/>
    <w:rsid w:val="00E00110"/>
    <w:rsid w:val="00E04775"/>
    <w:rsid w:val="00E66AD8"/>
    <w:rsid w:val="00FC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78F2BA-A2ED-42BF-826B-C804C09EF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053133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0531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794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Katarzyna Zielińska</cp:lastModifiedBy>
  <cp:revision>2</cp:revision>
  <dcterms:created xsi:type="dcterms:W3CDTF">2023-06-13T10:18:00Z</dcterms:created>
  <dcterms:modified xsi:type="dcterms:W3CDTF">2023-06-13T10:18:00Z</dcterms:modified>
</cp:coreProperties>
</file>